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04A" w:rsidRPr="005604C5" w:rsidRDefault="0062304A" w:rsidP="005604C5">
      <w:pPr>
        <w:pStyle w:val="Nagwek3"/>
        <w:numPr>
          <w:ilvl w:val="0"/>
          <w:numId w:val="0"/>
        </w:numPr>
        <w:tabs>
          <w:tab w:val="num" w:pos="1985"/>
        </w:tabs>
        <w:spacing w:before="0" w:after="0"/>
        <w:jc w:val="right"/>
        <w:rPr>
          <w:rFonts w:asciiTheme="minorHAnsi" w:hAnsiTheme="minorHAnsi"/>
          <w:szCs w:val="22"/>
          <w:lang w:val="pl-PL"/>
        </w:rPr>
      </w:pPr>
      <w:r w:rsidRPr="00B71B6D">
        <w:rPr>
          <w:rFonts w:asciiTheme="minorHAnsi" w:hAnsiTheme="minorHAnsi"/>
          <w:szCs w:val="22"/>
          <w:lang w:val="pl-PL"/>
        </w:rPr>
        <w:t>Załącznik nr</w:t>
      </w:r>
      <w:r w:rsidR="00FF354B">
        <w:rPr>
          <w:rFonts w:asciiTheme="minorHAnsi" w:hAnsiTheme="minorHAnsi"/>
          <w:szCs w:val="22"/>
          <w:lang w:val="pl-PL"/>
        </w:rPr>
        <w:t xml:space="preserve"> 1.5.</w:t>
      </w:r>
      <w:r w:rsidR="00B2301A">
        <w:rPr>
          <w:rFonts w:asciiTheme="minorHAnsi" w:hAnsiTheme="minorHAnsi"/>
          <w:szCs w:val="22"/>
          <w:lang w:val="pl-PL"/>
        </w:rPr>
        <w:t xml:space="preserve"> do cz. II S</w:t>
      </w:r>
      <w:r>
        <w:rPr>
          <w:rFonts w:asciiTheme="minorHAnsi" w:hAnsiTheme="minorHAnsi"/>
          <w:szCs w:val="22"/>
          <w:lang w:val="pl-PL"/>
        </w:rPr>
        <w:t xml:space="preserve">WZ </w:t>
      </w:r>
      <w:r w:rsidR="005604C5">
        <w:rPr>
          <w:rFonts w:asciiTheme="minorHAnsi" w:hAnsiTheme="minorHAnsi"/>
          <w:szCs w:val="22"/>
          <w:lang w:val="pl-PL"/>
        </w:rPr>
        <w:t>KPI</w:t>
      </w:r>
    </w:p>
    <w:p w:rsidR="0062304A" w:rsidRPr="007918F3" w:rsidRDefault="0062304A" w:rsidP="0062304A">
      <w:pPr>
        <w:keepNext/>
        <w:widowControl w:val="0"/>
        <w:adjustRightInd w:val="0"/>
        <w:ind w:left="142"/>
        <w:jc w:val="center"/>
        <w:outlineLvl w:val="2"/>
        <w:rPr>
          <w:rFonts w:asciiTheme="minorHAnsi" w:hAnsiTheme="minorHAnsi" w:cs="Arial"/>
          <w:b/>
          <w:bCs/>
        </w:rPr>
      </w:pPr>
      <w:r w:rsidRPr="007918F3">
        <w:rPr>
          <w:rFonts w:asciiTheme="minorHAnsi" w:hAnsiTheme="minorHAnsi" w:cs="Arial"/>
          <w:b/>
          <w:bCs/>
        </w:rPr>
        <w:t>WSKAŹNIKI KPI</w:t>
      </w:r>
    </w:p>
    <w:p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635756">
        <w:rPr>
          <w:rFonts w:ascii="Calibri" w:hAnsi="Calibri" w:cs="Arial"/>
          <w:b/>
          <w:bCs/>
          <w:kern w:val="32"/>
          <w:lang w:eastAsia="ar-SA"/>
        </w:rPr>
        <w:t>Czas reakcji, okres od potwierdzenia przyjęcia zgłoszenia od służb ruchu urządzeń technologicznych do podjęcia czynności obsługowych – 0,5 godz.,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1"/>
        <w:gridCol w:w="3699"/>
        <w:gridCol w:w="988"/>
        <w:gridCol w:w="924"/>
      </w:tblGrid>
      <w:tr w:rsidR="0062304A" w:rsidRPr="00635756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  <w:highlight w:val="yellow"/>
              </w:rPr>
            </w:pPr>
            <w:r w:rsidRPr="00635756">
              <w:rPr>
                <w:rFonts w:ascii="Calibri" w:hAnsi="Calibri" w:cs="Arial"/>
              </w:rPr>
              <w:t>KPI – czas reakcji, przystąpienie do wykonywania czynności utrzymania i remontowych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reakcji rzeczywisty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Minuty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635756">
              <w:rPr>
                <w:rFonts w:ascii="Calibri" w:hAnsi="Calibri" w:cs="Arial"/>
              </w:rPr>
              <w:t xml:space="preserve">≤ 1 </w:t>
            </w:r>
          </w:p>
        </w:tc>
      </w:tr>
      <w:tr w:rsidR="0062304A" w:rsidRPr="00635756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rekcji wymagany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Minuty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:rsidR="0062304A" w:rsidRPr="00F9346B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proofErr w:type="spellStart"/>
      <w:r w:rsidRPr="00F9346B">
        <w:rPr>
          <w:rFonts w:ascii="Calibri" w:hAnsi="Calibri" w:cs="Arial"/>
          <w:b/>
          <w:bCs/>
          <w:kern w:val="32"/>
          <w:lang w:eastAsia="ar-SA"/>
        </w:rPr>
        <w:t>Rework</w:t>
      </w:r>
      <w:proofErr w:type="spellEnd"/>
      <w:r w:rsidRPr="00F9346B">
        <w:rPr>
          <w:rFonts w:ascii="Calibri" w:hAnsi="Calibri" w:cs="Arial"/>
          <w:b/>
          <w:bCs/>
          <w:kern w:val="32"/>
          <w:lang w:eastAsia="ar-SA"/>
        </w:rPr>
        <w:t xml:space="preserve"> poniżej </w:t>
      </w:r>
      <w:r w:rsidRPr="00F9346B">
        <w:rPr>
          <w:rFonts w:ascii="Calibri" w:hAnsi="Calibri" w:cs="Arial"/>
          <w:b/>
          <w:bCs/>
          <w:iCs/>
          <w:kern w:val="32"/>
          <w:sz w:val="22"/>
          <w:szCs w:val="28"/>
          <w:lang w:val="en-US" w:eastAsia="ar-SA"/>
        </w:rPr>
        <w:t>1,3</w:t>
      </w:r>
      <w:r w:rsidRPr="00F9346B">
        <w:rPr>
          <w:rFonts w:ascii="Calibri" w:hAnsi="Calibri" w:cs="Arial"/>
          <w:b/>
          <w:bCs/>
          <w:kern w:val="32"/>
          <w:lang w:eastAsia="ar-SA"/>
        </w:rPr>
        <w:t>%,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3718"/>
        <w:gridCol w:w="982"/>
        <w:gridCol w:w="945"/>
      </w:tblGrid>
      <w:tr w:rsidR="0062304A" w:rsidRPr="00F9346B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 xml:space="preserve">KPI – </w:t>
            </w:r>
            <w:proofErr w:type="spellStart"/>
            <w:r w:rsidRPr="00F9346B">
              <w:rPr>
                <w:rFonts w:ascii="Calibri" w:hAnsi="Calibri" w:cs="Arial"/>
              </w:rPr>
              <w:t>reworki</w:t>
            </w:r>
            <w:proofErr w:type="spellEnd"/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Theme="minorHAnsi" w:eastAsia="Calibri" w:hAnsiTheme="minorHAnsi"/>
                <w:lang w:bidi="pl-PL"/>
              </w:rPr>
              <w:t>ilość powtarzających się usterek liczona w okresie 30 dni od daty jej usunięcia w stosunku do ilości wszystkich usuwanych usterek w miesiącu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>Liczba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F9346B">
              <w:rPr>
                <w:rFonts w:ascii="Calibri" w:hAnsi="Calibri" w:cs="Arial"/>
              </w:rPr>
              <w:t>≤ 0,0</w:t>
            </w:r>
            <w:r w:rsidRPr="00F9346B">
              <w:rPr>
                <w:rFonts w:ascii="Calibri" w:hAnsi="Calibri" w:cs="Arial"/>
                <w:bCs/>
                <w:iCs/>
                <w:kern w:val="20"/>
                <w:sz w:val="22"/>
                <w:szCs w:val="28"/>
                <w:lang w:val="en-US" w:eastAsia="en-US"/>
              </w:rPr>
              <w:t>13</w:t>
            </w:r>
          </w:p>
        </w:tc>
      </w:tr>
      <w:tr w:rsidR="0062304A" w:rsidRPr="00F9346B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F9346B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>ilości wszystkich usuwanych usterek w miesiącu wystąpienia powtórnej usterki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>Liczba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F9346B" w:rsidRDefault="0062304A" w:rsidP="00295918">
            <w:pPr>
              <w:rPr>
                <w:rFonts w:ascii="Arial" w:hAnsi="Arial" w:cs="Arial"/>
              </w:rPr>
            </w:pPr>
          </w:p>
        </w:tc>
      </w:tr>
    </w:tbl>
    <w:p w:rsidR="0062304A" w:rsidRPr="00F9346B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F9346B">
        <w:rPr>
          <w:rFonts w:ascii="Calibri" w:hAnsi="Calibri" w:cs="Arial"/>
          <w:b/>
          <w:bCs/>
          <w:kern w:val="32"/>
          <w:lang w:eastAsia="ar-SA"/>
        </w:rPr>
        <w:t>Usterki z zakresu utrzymania przeterminowane* powyżej 30 dni,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9"/>
        <w:gridCol w:w="3710"/>
        <w:gridCol w:w="979"/>
        <w:gridCol w:w="934"/>
      </w:tblGrid>
      <w:tr w:rsidR="0062304A" w:rsidRPr="00F9346B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 xml:space="preserve">KPI – </w:t>
            </w:r>
            <w:r w:rsidRPr="00F9346B">
              <w:rPr>
                <w:rFonts w:ascii="Calibri" w:hAnsi="Calibri" w:cs="Arial"/>
                <w:bCs/>
                <w:kern w:val="32"/>
                <w:lang w:eastAsia="ar-SA"/>
              </w:rPr>
              <w:t>usterki przeterminowane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 xml:space="preserve">Ilość usterek przeterminowanych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>Liczba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F9346B">
              <w:rPr>
                <w:rFonts w:ascii="Calibri" w:hAnsi="Calibri" w:cs="Arial"/>
              </w:rPr>
              <w:t>≤ 0,02</w:t>
            </w:r>
          </w:p>
        </w:tc>
      </w:tr>
      <w:tr w:rsidR="0062304A" w:rsidRPr="00F9346B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F9346B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 xml:space="preserve">Ilość usterek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>Liczba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F9346B" w:rsidRDefault="0062304A" w:rsidP="00295918">
            <w:pPr>
              <w:rPr>
                <w:rFonts w:ascii="Arial" w:hAnsi="Arial" w:cs="Arial"/>
              </w:rPr>
            </w:pPr>
          </w:p>
        </w:tc>
      </w:tr>
    </w:tbl>
    <w:p w:rsidR="0062304A" w:rsidRPr="00F9346B" w:rsidRDefault="0062304A" w:rsidP="0062304A">
      <w:pPr>
        <w:keepNext/>
        <w:widowControl w:val="0"/>
        <w:adjustRightInd w:val="0"/>
        <w:spacing w:before="120" w:after="120"/>
        <w:ind w:left="502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F9346B">
        <w:rPr>
          <w:rFonts w:ascii="Arial" w:eastAsiaTheme="minorHAnsi" w:hAnsi="Arial" w:cs="Arial"/>
          <w:sz w:val="22"/>
          <w:szCs w:val="22"/>
          <w:lang w:eastAsia="en-US"/>
        </w:rPr>
        <w:t>*</w:t>
      </w:r>
      <w:r w:rsidRPr="00F9346B">
        <w:rPr>
          <w:rFonts w:ascii="Arial" w:eastAsiaTheme="minorHAnsi" w:hAnsi="Arial" w:cs="Arial"/>
          <w:i/>
          <w:sz w:val="20"/>
          <w:szCs w:val="20"/>
          <w:lang w:eastAsia="en-US"/>
        </w:rPr>
        <w:t>dotyczy usterek przeterminowanych z przyczyn zawinionych przez Kontrahenta</w:t>
      </w:r>
    </w:p>
    <w:p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635756">
        <w:rPr>
          <w:rFonts w:ascii="Calibri" w:hAnsi="Calibri"/>
          <w:b/>
          <w:lang w:eastAsia="ar-SA"/>
        </w:rPr>
        <w:t>Terminowość wykonania planowanych prac remontowych wg uzgodnionych harmonogramów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3715"/>
        <w:gridCol w:w="982"/>
        <w:gridCol w:w="922"/>
      </w:tblGrid>
      <w:tr w:rsidR="0062304A" w:rsidRPr="00635756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KPI – Terminowość wykonania planowanych prac remontowych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Ilość dni w remoncie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635756">
              <w:rPr>
                <w:rFonts w:ascii="Calibri" w:hAnsi="Calibri" w:cs="Arial"/>
              </w:rPr>
              <w:t xml:space="preserve">≤ 1 </w:t>
            </w:r>
          </w:p>
        </w:tc>
      </w:tr>
      <w:tr w:rsidR="0062304A" w:rsidRPr="00635756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Ilość dni remontu w harmonogramie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635756">
        <w:rPr>
          <w:rFonts w:ascii="Calibri" w:hAnsi="Calibri"/>
          <w:b/>
          <w:lang w:eastAsia="ar-SA"/>
        </w:rPr>
        <w:t xml:space="preserve">Dyspozycyjność urządzeń po planowym remoncie w okresie </w:t>
      </w:r>
      <w:r w:rsidRPr="00F9346B">
        <w:rPr>
          <w:rFonts w:ascii="Calibri" w:hAnsi="Calibri"/>
          <w:b/>
          <w:lang w:eastAsia="ar-SA"/>
        </w:rPr>
        <w:t>gwarancyjnym - 97%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3"/>
        <w:gridCol w:w="3688"/>
        <w:gridCol w:w="982"/>
        <w:gridCol w:w="939"/>
      </w:tblGrid>
      <w:tr w:rsidR="0062304A" w:rsidRPr="00635756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KPI – dyspozycyjność urządzeń</w:t>
            </w:r>
            <w:r>
              <w:rPr>
                <w:rFonts w:ascii="Calibri" w:hAnsi="Calibri" w:cs="Arial"/>
              </w:rPr>
              <w:t xml:space="preserve"> </w:t>
            </w:r>
            <w:r w:rsidRPr="00635756">
              <w:rPr>
                <w:rFonts w:ascii="Calibri" w:hAnsi="Calibri" w:cs="Arial"/>
              </w:rPr>
              <w:t>po planowym remoncie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pracy urządzenia + czas postoju w rezerwie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 godz.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3C7A85">
              <w:rPr>
                <w:rFonts w:ascii="Calibri" w:hAnsi="Calibri" w:cs="Arial"/>
              </w:rPr>
              <w:t>≥ 0,97</w:t>
            </w:r>
          </w:p>
        </w:tc>
      </w:tr>
      <w:tr w:rsidR="0062304A" w:rsidRPr="00635756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całkowity okresu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 godz.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635756">
        <w:rPr>
          <w:rFonts w:ascii="Calibri" w:hAnsi="Calibri"/>
          <w:b/>
          <w:lang w:eastAsia="ar-SA"/>
        </w:rPr>
        <w:t>Czas przystąpienia do usuwania awarii – 1 godzina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9"/>
        <w:gridCol w:w="3700"/>
        <w:gridCol w:w="988"/>
        <w:gridCol w:w="925"/>
      </w:tblGrid>
      <w:tr w:rsidR="0062304A" w:rsidRPr="00635756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KPI – czas przystąpienia do usuwania awarii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reakcji rzeczywisty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Minuty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635756">
              <w:rPr>
                <w:rFonts w:ascii="Arial" w:hAnsi="Arial" w:cs="Arial"/>
              </w:rPr>
              <w:t>≤ 1</w:t>
            </w:r>
          </w:p>
        </w:tc>
      </w:tr>
      <w:tr w:rsidR="0062304A" w:rsidRPr="00635756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reakcji wymagany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Minuty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>
        <w:rPr>
          <w:rFonts w:ascii="Calibri" w:hAnsi="Calibri" w:cs="Arial"/>
          <w:b/>
          <w:bCs/>
          <w:kern w:val="32"/>
          <w:lang w:eastAsia="ar-SA"/>
        </w:rPr>
        <w:t xml:space="preserve">Dla poprawy BHP: KPI </w:t>
      </w:r>
      <w:r w:rsidRPr="00635756">
        <w:rPr>
          <w:rFonts w:ascii="Calibri" w:hAnsi="Calibri" w:cs="Arial"/>
          <w:b/>
          <w:bCs/>
          <w:kern w:val="32"/>
          <w:lang w:eastAsia="ar-SA"/>
        </w:rPr>
        <w:t xml:space="preserve">– brak zastrzeżeń do przestrzegania zasad BHP przy realizacji prac umownych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3"/>
        <w:gridCol w:w="3691"/>
        <w:gridCol w:w="981"/>
        <w:gridCol w:w="937"/>
      </w:tblGrid>
      <w:tr w:rsidR="0062304A" w:rsidRPr="00635756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62304A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 xml:space="preserve">KPI </w:t>
            </w:r>
            <w:r>
              <w:rPr>
                <w:rFonts w:ascii="Calibri" w:hAnsi="Calibri" w:cs="Arial"/>
              </w:rPr>
              <w:t xml:space="preserve">- </w:t>
            </w:r>
            <w:r w:rsidRPr="00635756">
              <w:rPr>
                <w:rFonts w:ascii="Calibri" w:hAnsi="Calibri" w:cs="Arial"/>
              </w:rPr>
              <w:t xml:space="preserve">– ilość </w:t>
            </w:r>
            <w:r>
              <w:rPr>
                <w:rFonts w:ascii="Calibri" w:hAnsi="Calibri" w:cs="Arial"/>
              </w:rPr>
              <w:t>zaleceń , przerw w  pracach z tytułu nieprzestrzegania zasad BHP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Ilość  zaleceń , przerw w  pracach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szt.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635756">
              <w:rPr>
                <w:rFonts w:ascii="Arial" w:hAnsi="Arial" w:cs="Arial"/>
              </w:rPr>
              <w:t>≤</w:t>
            </w:r>
            <w:r w:rsidRPr="00635756">
              <w:rPr>
                <w:rFonts w:ascii="Calibri" w:hAnsi="Calibri" w:cs="Arial"/>
              </w:rPr>
              <w:t xml:space="preserve"> 0,04</w:t>
            </w:r>
          </w:p>
        </w:tc>
      </w:tr>
      <w:tr w:rsidR="0062304A" w:rsidRPr="00635756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>Ilość zatrudnionych pracowników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:rsidR="006E7908" w:rsidRDefault="006E7908"/>
    <w:sectPr w:rsidR="006E79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EF9" w:rsidRDefault="00985EF9" w:rsidP="00C810A4">
      <w:r>
        <w:separator/>
      </w:r>
    </w:p>
  </w:endnote>
  <w:endnote w:type="continuationSeparator" w:id="0">
    <w:p w:rsidR="00985EF9" w:rsidRDefault="00985EF9" w:rsidP="00C8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C4" w:rsidRDefault="004B0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C4" w:rsidRDefault="004B06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C4" w:rsidRDefault="004B0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EF9" w:rsidRDefault="00985EF9" w:rsidP="00C810A4">
      <w:r>
        <w:separator/>
      </w:r>
    </w:p>
  </w:footnote>
  <w:footnote w:type="continuationSeparator" w:id="0">
    <w:p w:rsidR="00985EF9" w:rsidRDefault="00985EF9" w:rsidP="00C81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C4" w:rsidRDefault="004B06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01A" w:rsidRDefault="00B2301A" w:rsidP="00B2301A">
    <w:pPr>
      <w:pStyle w:val="Nagwek"/>
      <w:jc w:val="center"/>
      <w:rPr>
        <w:sz w:val="20"/>
        <w:szCs w:val="22"/>
      </w:rPr>
    </w:pPr>
    <w:r>
      <w:rPr>
        <w:sz w:val="20"/>
      </w:rPr>
      <w:t xml:space="preserve">„Utrzymanie i wykonanie remontów urządzeń cieplno-mechanicznych w Enea Elektrownia Połaniec S.A. w okresie </w:t>
    </w:r>
    <w:del w:id="0" w:author="Kosik Łukasz" w:date="2023-07-20T09:50:00Z">
      <w:r w:rsidDel="004B06C4">
        <w:rPr>
          <w:sz w:val="20"/>
        </w:rPr>
        <w:delText>35</w:delText>
      </w:r>
    </w:del>
    <w:ins w:id="1" w:author="Kosik Łukasz" w:date="2023-07-20T09:50:00Z">
      <w:r w:rsidR="004B06C4">
        <w:rPr>
          <w:sz w:val="20"/>
        </w:rPr>
        <w:t xml:space="preserve"> 24</w:t>
      </w:r>
    </w:ins>
    <w:r>
      <w:rPr>
        <w:sz w:val="20"/>
      </w:rPr>
      <w:t xml:space="preserve"> miesięcy ” Znak Sprawy </w:t>
    </w:r>
    <w:del w:id="2" w:author="Kosik Łukasz" w:date="2023-07-20T09:50:00Z">
      <w:r w:rsidDel="004B06C4">
        <w:rPr>
          <w:sz w:val="20"/>
        </w:rPr>
        <w:delText>FZ/PZP/6/2021</w:delText>
      </w:r>
    </w:del>
    <w:bookmarkStart w:id="3" w:name="_GoBack"/>
    <w:bookmarkEnd w:id="3"/>
  </w:p>
  <w:p w:rsidR="00C810A4" w:rsidRDefault="00C810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C4" w:rsidRDefault="004B06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00"/>
    <w:multiLevelType w:val="hybridMultilevel"/>
    <w:tmpl w:val="B748F2F0"/>
    <w:lvl w:ilvl="0" w:tplc="A6CE9B7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C211DD6"/>
    <w:multiLevelType w:val="multilevel"/>
    <w:tmpl w:val="FD1A93A2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hint="default"/>
        <w:b w:val="0"/>
        <w:lang w:val="pl-PL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pStyle w:val="Nagwek7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pStyle w:val="ScheduleNumberedSalans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pStyle w:val="ScheduleCrossreferenceSalans"/>
      <w:suff w:val="space"/>
      <w:lvlText w:val="Schedule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ik Łukasz">
    <w15:presenceInfo w15:providerId="AD" w15:userId="S-1-5-21-2434290323-1266694416-2256121832-73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5"/>
    <w:rsid w:val="00015BB8"/>
    <w:rsid w:val="000E2A8F"/>
    <w:rsid w:val="000E71F5"/>
    <w:rsid w:val="00100BF8"/>
    <w:rsid w:val="001050C1"/>
    <w:rsid w:val="001F4818"/>
    <w:rsid w:val="004B06C4"/>
    <w:rsid w:val="00524311"/>
    <w:rsid w:val="005604C5"/>
    <w:rsid w:val="005B4097"/>
    <w:rsid w:val="0062304A"/>
    <w:rsid w:val="00697439"/>
    <w:rsid w:val="006A53AE"/>
    <w:rsid w:val="006E7908"/>
    <w:rsid w:val="00807A0B"/>
    <w:rsid w:val="00906B4D"/>
    <w:rsid w:val="00985EF9"/>
    <w:rsid w:val="00B2301A"/>
    <w:rsid w:val="00BA1FD2"/>
    <w:rsid w:val="00C810A4"/>
    <w:rsid w:val="00E4088C"/>
    <w:rsid w:val="00FF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8BFF4"/>
  <w15:chartTrackingRefBased/>
  <w15:docId w15:val="{42AA71ED-8B3A-4D4A-8B9B-3503C66C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62304A"/>
    <w:pPr>
      <w:keepNext/>
      <w:numPr>
        <w:numId w:val="1"/>
      </w:numPr>
      <w:spacing w:before="120" w:after="120" w:line="288" w:lineRule="auto"/>
      <w:jc w:val="both"/>
      <w:outlineLvl w:val="0"/>
    </w:pPr>
    <w:rPr>
      <w:rFonts w:ascii="Arial" w:hAnsi="Arial" w:cs="Arial"/>
      <w:b/>
      <w:bCs/>
      <w:caps/>
      <w:kern w:val="32"/>
      <w:sz w:val="22"/>
      <w:szCs w:val="32"/>
      <w:lang w:val="en-US" w:eastAsia="en-US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Tekstpodstawowy"/>
    <w:link w:val="Nagwek2Znak"/>
    <w:qFormat/>
    <w:rsid w:val="0062304A"/>
    <w:pPr>
      <w:numPr>
        <w:ilvl w:val="1"/>
        <w:numId w:val="1"/>
      </w:numPr>
      <w:spacing w:before="120" w:after="120" w:line="288" w:lineRule="auto"/>
      <w:jc w:val="both"/>
      <w:outlineLvl w:val="1"/>
    </w:pPr>
    <w:rPr>
      <w:rFonts w:ascii="Arial" w:hAnsi="Arial"/>
      <w:bCs/>
      <w:iCs/>
      <w:kern w:val="20"/>
      <w:sz w:val="22"/>
      <w:szCs w:val="28"/>
      <w:lang w:val="en-US" w:eastAsia="en-US"/>
    </w:rPr>
  </w:style>
  <w:style w:type="paragraph" w:styleId="Nagwek3">
    <w:name w:val="heading 3"/>
    <w:basedOn w:val="Nagwek2"/>
    <w:next w:val="Tekstpodstawowy2"/>
    <w:link w:val="Nagwek3Znak"/>
    <w:qFormat/>
    <w:rsid w:val="0062304A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Nagwek4">
    <w:name w:val="heading 4"/>
    <w:aliases w:val="heading 4"/>
    <w:basedOn w:val="Nagwek3"/>
    <w:next w:val="Tekstpodstawowy3"/>
    <w:link w:val="Nagwek4Znak"/>
    <w:qFormat/>
    <w:rsid w:val="0062304A"/>
    <w:pPr>
      <w:numPr>
        <w:ilvl w:val="3"/>
      </w:numPr>
      <w:outlineLvl w:val="3"/>
    </w:pPr>
    <w:rPr>
      <w:bCs/>
      <w:szCs w:val="28"/>
    </w:rPr>
  </w:style>
  <w:style w:type="paragraph" w:styleId="Nagwek5">
    <w:name w:val="heading 5"/>
    <w:basedOn w:val="Nagwek4"/>
    <w:next w:val="Normalny"/>
    <w:link w:val="Nagwek5Znak"/>
    <w:qFormat/>
    <w:rsid w:val="0062304A"/>
    <w:pPr>
      <w:numPr>
        <w:ilvl w:val="4"/>
      </w:numPr>
      <w:outlineLvl w:val="4"/>
    </w:pPr>
    <w:rPr>
      <w:bCs w:val="0"/>
      <w:iCs w:val="0"/>
      <w:szCs w:val="26"/>
    </w:rPr>
  </w:style>
  <w:style w:type="paragraph" w:styleId="Nagwek6">
    <w:name w:val="heading 6"/>
    <w:basedOn w:val="Nagwek5"/>
    <w:next w:val="Normalny"/>
    <w:link w:val="Nagwek6Znak"/>
    <w:qFormat/>
    <w:rsid w:val="0062304A"/>
    <w:pPr>
      <w:numPr>
        <w:ilvl w:val="5"/>
      </w:numPr>
      <w:outlineLvl w:val="5"/>
    </w:pPr>
    <w:rPr>
      <w:bCs/>
      <w:szCs w:val="22"/>
    </w:rPr>
  </w:style>
  <w:style w:type="paragraph" w:styleId="Nagwek7">
    <w:name w:val="heading 7"/>
    <w:basedOn w:val="Nagwek6"/>
    <w:link w:val="Nagwek7Znak"/>
    <w:qFormat/>
    <w:rsid w:val="0062304A"/>
    <w:pPr>
      <w:numPr>
        <w:ilvl w:val="6"/>
      </w:numPr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304A"/>
    <w:rPr>
      <w:rFonts w:ascii="Arial" w:eastAsia="Times New Roman" w:hAnsi="Arial" w:cs="Arial"/>
      <w:b/>
      <w:bCs/>
      <w:caps/>
      <w:kern w:val="32"/>
      <w:szCs w:val="32"/>
      <w:lang w:val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62304A"/>
    <w:rPr>
      <w:rFonts w:ascii="Arial" w:eastAsia="Times New Roman" w:hAnsi="Arial" w:cs="Times New Roman"/>
      <w:bCs/>
      <w:iCs/>
      <w:kern w:val="20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62304A"/>
    <w:rPr>
      <w:rFonts w:ascii="Arial" w:eastAsia="Times New Roman" w:hAnsi="Arial" w:cs="Arial"/>
      <w:iCs/>
      <w:kern w:val="20"/>
      <w:szCs w:val="26"/>
      <w:lang w:val="en-US"/>
    </w:rPr>
  </w:style>
  <w:style w:type="character" w:customStyle="1" w:styleId="Nagwek4Znak">
    <w:name w:val="Nagłówek 4 Znak"/>
    <w:aliases w:val="heading 4 Znak"/>
    <w:basedOn w:val="Domylnaczcionkaakapitu"/>
    <w:link w:val="Nagwek4"/>
    <w:rsid w:val="0062304A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62304A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62304A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62304A"/>
    <w:rPr>
      <w:rFonts w:ascii="Arial" w:eastAsia="Times New Roman" w:hAnsi="Arial" w:cs="Arial"/>
      <w:bCs/>
      <w:kern w:val="20"/>
      <w:lang w:val="en-US"/>
    </w:rPr>
  </w:style>
  <w:style w:type="paragraph" w:styleId="Tekstpodstawowy2">
    <w:name w:val="Body Text 2"/>
    <w:basedOn w:val="Normalny"/>
    <w:link w:val="Tekstpodstawowy2Znak"/>
    <w:unhideWhenUsed/>
    <w:rsid w:val="006230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230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cheduleCrossreferenceSalans">
    <w:name w:val="Schedule Crossreference Salans"/>
    <w:basedOn w:val="Normalny"/>
    <w:next w:val="Normalny"/>
    <w:rsid w:val="0062304A"/>
    <w:pPr>
      <w:pageBreakBefore/>
      <w:numPr>
        <w:ilvl w:val="8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62304A"/>
    <w:pPr>
      <w:pageBreakBefore/>
      <w:numPr>
        <w:ilvl w:val="7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0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30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23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30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81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10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1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0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5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54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Koperski Jan</dc:creator>
  <cp:keywords/>
  <dc:description/>
  <cp:lastModifiedBy>Kosik Łukasz</cp:lastModifiedBy>
  <cp:revision>7</cp:revision>
  <cp:lastPrinted>2019-04-03T05:22:00Z</cp:lastPrinted>
  <dcterms:created xsi:type="dcterms:W3CDTF">2020-02-12T09:49:00Z</dcterms:created>
  <dcterms:modified xsi:type="dcterms:W3CDTF">2023-07-20T07:50:00Z</dcterms:modified>
</cp:coreProperties>
</file>